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B4000" w:rsidRPr="001B4000" w:rsidRDefault="001B4000">
      <w:pPr>
        <w:rPr>
          <w:sz w:val="36"/>
          <w:rPrChange w:id="0" w:author="Office 2004 Test Drive User" w:date="2012-02-05T18:31:00Z">
            <w:rPr/>
          </w:rPrChange>
        </w:rPr>
      </w:pPr>
      <w:r w:rsidRPr="001B4000">
        <w:rPr>
          <w:sz w:val="36"/>
          <w:rPrChange w:id="1" w:author="Office 2004 Test Drive User" w:date="2012-02-05T18:31:00Z">
            <w:rPr/>
          </w:rPrChange>
        </w:rPr>
        <w:t>February 6, 2012</w:t>
      </w:r>
    </w:p>
    <w:p w:rsidR="001B4000" w:rsidRPr="001B4000" w:rsidRDefault="001B4000">
      <w:pPr>
        <w:rPr>
          <w:sz w:val="36"/>
          <w:rPrChange w:id="2" w:author="Office 2004 Test Drive User" w:date="2012-02-05T18:31:00Z">
            <w:rPr/>
          </w:rPrChange>
        </w:rPr>
      </w:pPr>
    </w:p>
    <w:p w:rsidR="001B4000" w:rsidRPr="001B4000" w:rsidRDefault="001B4000">
      <w:pPr>
        <w:rPr>
          <w:sz w:val="36"/>
          <w:rPrChange w:id="3" w:author="Office 2004 Test Drive User" w:date="2012-02-05T18:31:00Z">
            <w:rPr/>
          </w:rPrChange>
        </w:rPr>
      </w:pPr>
      <w:r w:rsidRPr="001B4000">
        <w:rPr>
          <w:sz w:val="36"/>
          <w:rPrChange w:id="4" w:author="Office 2004 Test Drive User" w:date="2012-02-05T18:31:00Z">
            <w:rPr/>
          </w:rPrChange>
        </w:rPr>
        <w:t>Good morning, Fifth Graders!</w:t>
      </w:r>
    </w:p>
    <w:p w:rsidR="001B4000" w:rsidRPr="001B4000" w:rsidRDefault="001B4000">
      <w:pPr>
        <w:rPr>
          <w:sz w:val="36"/>
          <w:rPrChange w:id="5" w:author="Office 2004 Test Drive User" w:date="2012-02-05T18:31:00Z">
            <w:rPr/>
          </w:rPrChange>
        </w:rPr>
      </w:pPr>
    </w:p>
    <w:p w:rsidR="001B4000" w:rsidRPr="001B4000" w:rsidRDefault="001B4000" w:rsidP="00F57FBC">
      <w:pPr>
        <w:ind w:firstLine="720"/>
        <w:rPr>
          <w:sz w:val="36"/>
          <w:rPrChange w:id="6" w:author="Office 2004 Test Drive User" w:date="2012-02-05T18:31:00Z">
            <w:rPr/>
          </w:rPrChange>
        </w:rPr>
      </w:pPr>
      <w:r w:rsidRPr="001B4000">
        <w:rPr>
          <w:sz w:val="36"/>
          <w:rPrChange w:id="7" w:author="Office 2004 Test Drive User" w:date="2012-02-05T18:31:00Z">
            <w:rPr/>
          </w:rPrChange>
        </w:rPr>
        <w:t xml:space="preserve">Today is Monday, February 6, 2012. This week we will work on developing our essays, wrap up our division study, and continue getting comfortable reading music. </w:t>
      </w:r>
      <w:r w:rsidRPr="00880BC5">
        <w:rPr>
          <w:rStyle w:val="CommentReference"/>
          <w:vanish/>
          <w:sz w:val="36"/>
          <w:rPrChange w:id="8" w:author="Office 2004 Test Drive User" w:date="2012-02-05T18:31:00Z">
            <w:rPr>
              <w:rStyle w:val="CommentReference"/>
              <w:vanish/>
              <w:sz w:val="36"/>
            </w:rPr>
          </w:rPrChange>
        </w:rPr>
        <w:commentReference w:id="9"/>
      </w:r>
      <w:r w:rsidRPr="001B4000">
        <w:rPr>
          <w:sz w:val="36"/>
          <w:rPrChange w:id="10" w:author="Office 2004 Test Drive User" w:date="2012-02-05T18:31:00Z">
            <w:rPr/>
          </w:rPrChange>
        </w:rPr>
        <w:t>Today we will begin looking at a poem by Langston Hughes for shared reading and introduce the poem to memorize for Friday (hint: you</w:t>
      </w:r>
      <w:r w:rsidRPr="00880BC5">
        <w:rPr>
          <w:sz w:val="36"/>
          <w:rPrChange w:id="11" w:author="Office 2004 Test Drive User" w:date="2012-02-05T18:31:00Z">
            <w:rPr>
              <w:sz w:val="36"/>
            </w:rPr>
          </w:rPrChange>
        </w:rPr>
        <w:t>’</w:t>
      </w:r>
      <w:r w:rsidRPr="001B4000">
        <w:rPr>
          <w:sz w:val="36"/>
          <w:rPrChange w:id="12" w:author="Office 2004 Test Drive User" w:date="2012-02-05T18:31:00Z">
            <w:rPr/>
          </w:rPrChange>
        </w:rPr>
        <w:t>ve seen it before). Let</w:t>
      </w:r>
      <w:r w:rsidRPr="00880BC5">
        <w:rPr>
          <w:sz w:val="36"/>
          <w:rPrChange w:id="13" w:author="Office 2004 Test Drive User" w:date="2012-02-05T18:31:00Z">
            <w:rPr>
              <w:sz w:val="36"/>
            </w:rPr>
          </w:rPrChange>
        </w:rPr>
        <w:t>’</w:t>
      </w:r>
      <w:r w:rsidRPr="001B4000">
        <w:rPr>
          <w:sz w:val="36"/>
          <w:rPrChange w:id="14" w:author="Office 2004 Test Drive User" w:date="2012-02-05T18:31:00Z">
            <w:rPr/>
          </w:rPrChange>
        </w:rPr>
        <w:t xml:space="preserve">s check out the word of the day </w:t>
      </w:r>
      <w:ins w:id="15" w:author="Office 2004 Test Drive User" w:date="2012-02-05T18:30:00Z">
        <w:r w:rsidRPr="001B4000">
          <w:rPr>
            <w:sz w:val="36"/>
            <w:rPrChange w:id="16" w:author="Office 2004 Test Drive User" w:date="2012-02-05T18:31:00Z">
              <w:rPr/>
            </w:rPrChange>
          </w:rPr>
          <w:t>and Grace Lin</w:t>
        </w:r>
        <w:r w:rsidRPr="00880BC5">
          <w:rPr>
            <w:sz w:val="36"/>
            <w:rPrChange w:id="17" w:author="Office 2004 Test Drive User" w:date="2012-02-05T18:31:00Z">
              <w:rPr>
                <w:sz w:val="36"/>
              </w:rPr>
            </w:rPrChange>
          </w:rPr>
          <w:t>’</w:t>
        </w:r>
        <w:r w:rsidRPr="001B4000">
          <w:rPr>
            <w:sz w:val="36"/>
            <w:rPrChange w:id="18" w:author="Office 2004 Test Drive User" w:date="2012-02-05T18:31:00Z">
              <w:rPr/>
            </w:rPrChange>
          </w:rPr>
          <w:t>s blog</w:t>
        </w:r>
      </w:ins>
      <w:r w:rsidRPr="001B4000">
        <w:rPr>
          <w:sz w:val="36"/>
          <w:rPrChange w:id="19" w:author="Office 2004 Test Drive User" w:date="2012-02-05T18:31:00Z">
            <w:rPr/>
          </w:rPrChange>
        </w:rPr>
        <w:t xml:space="preserve">. </w:t>
      </w:r>
    </w:p>
    <w:p w:rsidR="001B4000" w:rsidRPr="001B4000" w:rsidRDefault="001B4000" w:rsidP="00F57FBC">
      <w:pPr>
        <w:ind w:firstLine="720"/>
        <w:rPr>
          <w:sz w:val="36"/>
          <w:rPrChange w:id="20" w:author="Office 2004 Test Drive User" w:date="2012-02-05T18:31:00Z">
            <w:rPr/>
          </w:rPrChange>
        </w:rPr>
      </w:pPr>
      <w:r w:rsidRPr="001B4000">
        <w:rPr>
          <w:sz w:val="36"/>
          <w:rPrChange w:id="21" w:author="Office 2004 Test Drive User" w:date="2012-02-05T18:31:00Z">
            <w:rPr/>
          </w:rPrChange>
        </w:rPr>
        <w:t>Let</w:t>
      </w:r>
      <w:r w:rsidRPr="00880BC5">
        <w:rPr>
          <w:sz w:val="36"/>
          <w:rPrChange w:id="22" w:author="Office 2004 Test Drive User" w:date="2012-02-05T18:31:00Z">
            <w:rPr>
              <w:sz w:val="36"/>
            </w:rPr>
          </w:rPrChange>
        </w:rPr>
        <w:t>’</w:t>
      </w:r>
      <w:r w:rsidRPr="001B4000">
        <w:rPr>
          <w:sz w:val="36"/>
          <w:rPrChange w:id="23" w:author="Office 2004 Test Drive User" w:date="2012-02-05T18:31:00Z">
            <w:rPr/>
          </w:rPrChange>
        </w:rPr>
        <w:t>s make it a great day!</w:t>
      </w:r>
    </w:p>
    <w:p w:rsidR="001B4000" w:rsidRPr="001B4000" w:rsidRDefault="001B4000" w:rsidP="00F57FBC">
      <w:pPr>
        <w:ind w:firstLine="720"/>
        <w:rPr>
          <w:sz w:val="36"/>
          <w:rPrChange w:id="24" w:author="Office 2004 Test Drive User" w:date="2012-02-05T18:31:00Z">
            <w:rPr/>
          </w:rPrChange>
        </w:rPr>
      </w:pPr>
    </w:p>
    <w:p w:rsidR="001B4000" w:rsidRPr="001B4000" w:rsidRDefault="001B4000" w:rsidP="00F312AA">
      <w:pPr>
        <w:ind w:left="2160" w:firstLine="720"/>
        <w:rPr>
          <w:sz w:val="36"/>
          <w:rPrChange w:id="25" w:author="Office 2004 Test Drive User" w:date="2012-02-05T18:31:00Z">
            <w:rPr/>
          </w:rPrChange>
        </w:rPr>
      </w:pPr>
      <w:r w:rsidRPr="001B4000">
        <w:rPr>
          <w:sz w:val="36"/>
          <w:rPrChange w:id="26" w:author="Office 2004 Test Drive User" w:date="2012-02-05T18:31:00Z">
            <w:rPr/>
          </w:rPrChange>
        </w:rPr>
        <w:t xml:space="preserve">Love, </w:t>
      </w:r>
    </w:p>
    <w:p w:rsidR="001B4000" w:rsidRPr="001B4000" w:rsidRDefault="001B4000" w:rsidP="00F57FBC">
      <w:pPr>
        <w:rPr>
          <w:sz w:val="36"/>
          <w:rPrChange w:id="27" w:author="Office 2004 Test Drive User" w:date="2012-02-05T18:31:00Z">
            <w:rPr/>
          </w:rPrChange>
        </w:rPr>
      </w:pPr>
    </w:p>
    <w:p w:rsidR="001B4000" w:rsidRPr="001B4000" w:rsidRDefault="001B4000" w:rsidP="00F312AA">
      <w:pPr>
        <w:ind w:left="2160" w:firstLine="720"/>
        <w:rPr>
          <w:sz w:val="36"/>
          <w:rPrChange w:id="28" w:author="Office 2004 Test Drive User" w:date="2012-02-05T18:31:00Z">
            <w:rPr/>
          </w:rPrChange>
        </w:rPr>
      </w:pPr>
      <w:r w:rsidRPr="001B4000">
        <w:rPr>
          <w:sz w:val="36"/>
          <w:rPrChange w:id="29" w:author="Office 2004 Test Drive User" w:date="2012-02-05T18:31:00Z">
            <w:rPr/>
          </w:rPrChange>
        </w:rPr>
        <w:t>Mrs. Nosal and Ms. Fischhoff</w:t>
      </w:r>
    </w:p>
    <w:p w:rsidR="001B4000" w:rsidRPr="001B4000" w:rsidRDefault="001B4000" w:rsidP="00F57FBC">
      <w:pPr>
        <w:rPr>
          <w:sz w:val="36"/>
          <w:rPrChange w:id="30" w:author="Office 2004 Test Drive User" w:date="2012-02-05T18:31:00Z">
            <w:rPr/>
          </w:rPrChange>
        </w:rPr>
      </w:pPr>
    </w:p>
    <w:p w:rsidR="001B4000" w:rsidRPr="001B4000" w:rsidRDefault="001B4000" w:rsidP="00F57FBC">
      <w:pPr>
        <w:rPr>
          <w:sz w:val="36"/>
          <w:rPrChange w:id="31" w:author="Office 2004 Test Drive User" w:date="2012-02-05T18:31:00Z">
            <w:rPr/>
          </w:rPrChange>
        </w:rPr>
      </w:pPr>
    </w:p>
    <w:p w:rsidR="001B4000" w:rsidRPr="001B4000" w:rsidRDefault="001B4000" w:rsidP="00F57FBC">
      <w:pPr>
        <w:rPr>
          <w:sz w:val="36"/>
          <w:rPrChange w:id="32" w:author="Office 2004 Test Drive User" w:date="2012-02-05T18:31:00Z">
            <w:rPr/>
          </w:rPrChange>
        </w:rPr>
      </w:pPr>
      <w:r w:rsidRPr="00880BC5">
        <w:rPr>
          <w:sz w:val="36"/>
          <w:rPrChange w:id="33" w:author="Office 2004 Test Drive User" w:date="2012-02-05T18:31:00Z">
            <w:rPr>
              <w:sz w:val="36"/>
            </w:rPr>
          </w:rPrChange>
        </w:rPr>
        <w:br w:type="page"/>
      </w:r>
      <w:r w:rsidRPr="001B4000">
        <w:rPr>
          <w:sz w:val="36"/>
          <w:rPrChange w:id="34" w:author="Office 2004 Test Drive User" w:date="2012-02-05T18:31:00Z">
            <w:rPr/>
          </w:rPrChange>
        </w:rPr>
        <w:t>February 7, 2012</w:t>
      </w:r>
    </w:p>
    <w:p w:rsidR="001B4000" w:rsidRPr="001B4000" w:rsidRDefault="001B4000" w:rsidP="00F57FBC">
      <w:pPr>
        <w:rPr>
          <w:sz w:val="36"/>
          <w:rPrChange w:id="35" w:author="Office 2004 Test Drive User" w:date="2012-02-05T18:31:00Z">
            <w:rPr/>
          </w:rPrChange>
        </w:rPr>
      </w:pPr>
    </w:p>
    <w:p w:rsidR="001B4000" w:rsidRPr="001B4000" w:rsidRDefault="001B4000" w:rsidP="00F57FBC">
      <w:pPr>
        <w:rPr>
          <w:sz w:val="36"/>
          <w:rPrChange w:id="36" w:author="Office 2004 Test Drive User" w:date="2012-02-05T18:31:00Z">
            <w:rPr/>
          </w:rPrChange>
        </w:rPr>
      </w:pPr>
      <w:r w:rsidRPr="001B4000">
        <w:rPr>
          <w:sz w:val="36"/>
          <w:rPrChange w:id="37" w:author="Office 2004 Test Drive User" w:date="2012-02-05T18:31:00Z">
            <w:rPr/>
          </w:rPrChange>
        </w:rPr>
        <w:t>Buenos dias, Fifth Graders!</w:t>
      </w:r>
    </w:p>
    <w:p w:rsidR="001B4000" w:rsidRPr="001B4000" w:rsidRDefault="001B4000" w:rsidP="00F57FBC">
      <w:pPr>
        <w:rPr>
          <w:sz w:val="36"/>
          <w:rPrChange w:id="38" w:author="Office 2004 Test Drive User" w:date="2012-02-05T18:31:00Z">
            <w:rPr/>
          </w:rPrChange>
        </w:rPr>
      </w:pPr>
    </w:p>
    <w:p w:rsidR="001B4000" w:rsidRPr="001B4000" w:rsidRDefault="001B4000" w:rsidP="00F57FBC">
      <w:pPr>
        <w:rPr>
          <w:sz w:val="36"/>
          <w:rPrChange w:id="39" w:author="Office 2004 Test Drive User" w:date="2012-02-05T18:31:00Z">
            <w:rPr/>
          </w:rPrChange>
        </w:rPr>
      </w:pPr>
      <w:r w:rsidRPr="00880BC5">
        <w:rPr>
          <w:sz w:val="36"/>
          <w:rPrChange w:id="40" w:author="Office 2004 Test Drive User" w:date="2012-02-05T18:31:00Z">
            <w:rPr>
              <w:sz w:val="36"/>
            </w:rPr>
          </w:rPrChange>
        </w:rPr>
        <w:tab/>
      </w:r>
      <w:r w:rsidRPr="001B4000">
        <w:rPr>
          <w:sz w:val="36"/>
          <w:rPrChange w:id="41" w:author="Office 2004 Test Drive User" w:date="2012-02-05T18:31:00Z">
            <w:rPr/>
          </w:rPrChange>
        </w:rPr>
        <w:t xml:space="preserve">Today is Tuesday, February 7, 2012. Today we will continue working on essays, division, and music. How is your historical fiction reading going? This morning we will have science. </w:t>
      </w:r>
    </w:p>
    <w:p w:rsidR="001B4000" w:rsidRPr="001B4000" w:rsidRDefault="001B4000" w:rsidP="00F57FBC">
      <w:pPr>
        <w:rPr>
          <w:sz w:val="36"/>
          <w:rPrChange w:id="42" w:author="Office 2004 Test Drive User" w:date="2012-02-05T18:31:00Z">
            <w:rPr/>
          </w:rPrChange>
        </w:rPr>
      </w:pPr>
      <w:r w:rsidRPr="00880BC5">
        <w:rPr>
          <w:sz w:val="36"/>
          <w:rPrChange w:id="43" w:author="Office 2004 Test Drive User" w:date="2012-02-05T18:31:00Z">
            <w:rPr>
              <w:sz w:val="36"/>
            </w:rPr>
          </w:rPrChange>
        </w:rPr>
        <w:tab/>
      </w:r>
      <w:r w:rsidRPr="001B4000">
        <w:rPr>
          <w:sz w:val="36"/>
          <w:rPrChange w:id="44" w:author="Office 2004 Test Drive User" w:date="2012-02-05T18:31:00Z">
            <w:rPr/>
          </w:rPrChange>
        </w:rPr>
        <w:t>Let</w:t>
      </w:r>
      <w:r w:rsidRPr="00880BC5">
        <w:rPr>
          <w:sz w:val="36"/>
          <w:rPrChange w:id="45" w:author="Office 2004 Test Drive User" w:date="2012-02-05T18:31:00Z">
            <w:rPr>
              <w:sz w:val="36"/>
            </w:rPr>
          </w:rPrChange>
        </w:rPr>
        <w:t>’</w:t>
      </w:r>
      <w:r w:rsidRPr="001B4000">
        <w:rPr>
          <w:sz w:val="36"/>
          <w:rPrChange w:id="46" w:author="Office 2004 Test Drive User" w:date="2012-02-05T18:31:00Z">
            <w:rPr/>
          </w:rPrChange>
        </w:rPr>
        <w:t xml:space="preserve">s check out the word of the day, and then check in with Grace Lin for Book Talk Tuesday. </w:t>
      </w:r>
    </w:p>
    <w:p w:rsidR="001B4000" w:rsidRPr="001B4000" w:rsidRDefault="001B4000" w:rsidP="00F57FBC">
      <w:pPr>
        <w:rPr>
          <w:sz w:val="36"/>
          <w:rPrChange w:id="47" w:author="Office 2004 Test Drive User" w:date="2012-02-05T18:31:00Z">
            <w:rPr/>
          </w:rPrChange>
        </w:rPr>
      </w:pPr>
      <w:r w:rsidRPr="00880BC5">
        <w:rPr>
          <w:sz w:val="36"/>
          <w:rPrChange w:id="48" w:author="Office 2004 Test Drive User" w:date="2012-02-05T18:31:00Z">
            <w:rPr>
              <w:sz w:val="36"/>
            </w:rPr>
          </w:rPrChange>
        </w:rPr>
        <w:tab/>
      </w:r>
      <w:r w:rsidRPr="001B4000">
        <w:rPr>
          <w:sz w:val="36"/>
          <w:rPrChange w:id="49" w:author="Office 2004 Test Drive User" w:date="2012-02-05T18:31:00Z">
            <w:rPr/>
          </w:rPrChange>
        </w:rPr>
        <w:t>Let</w:t>
      </w:r>
      <w:r w:rsidRPr="00880BC5">
        <w:rPr>
          <w:sz w:val="36"/>
          <w:rPrChange w:id="50" w:author="Office 2004 Test Drive User" w:date="2012-02-05T18:31:00Z">
            <w:rPr>
              <w:sz w:val="36"/>
            </w:rPr>
          </w:rPrChange>
        </w:rPr>
        <w:t>’</w:t>
      </w:r>
      <w:r w:rsidRPr="001B4000">
        <w:rPr>
          <w:sz w:val="36"/>
          <w:rPrChange w:id="51" w:author="Office 2004 Test Drive User" w:date="2012-02-05T18:31:00Z">
            <w:rPr/>
          </w:rPrChange>
        </w:rPr>
        <w:t>s make it a great day!</w:t>
      </w:r>
    </w:p>
    <w:p w:rsidR="001B4000" w:rsidRPr="001B4000" w:rsidRDefault="001B4000" w:rsidP="00F57FBC">
      <w:pPr>
        <w:rPr>
          <w:sz w:val="36"/>
          <w:rPrChange w:id="52" w:author="Office 2004 Test Drive User" w:date="2012-02-05T18:31:00Z">
            <w:rPr/>
          </w:rPrChange>
        </w:rPr>
      </w:pPr>
    </w:p>
    <w:p w:rsidR="001B4000" w:rsidRPr="001B4000" w:rsidRDefault="001B4000" w:rsidP="00F312AA">
      <w:pPr>
        <w:ind w:left="2160" w:firstLine="720"/>
        <w:rPr>
          <w:sz w:val="36"/>
          <w:rPrChange w:id="53" w:author="Office 2004 Test Drive User" w:date="2012-02-05T18:31:00Z">
            <w:rPr/>
          </w:rPrChange>
        </w:rPr>
      </w:pPr>
      <w:r w:rsidRPr="001B4000">
        <w:rPr>
          <w:sz w:val="36"/>
          <w:rPrChange w:id="54" w:author="Office 2004 Test Drive User" w:date="2012-02-05T18:31:00Z">
            <w:rPr/>
          </w:rPrChange>
        </w:rPr>
        <w:t xml:space="preserve">Love, </w:t>
      </w:r>
    </w:p>
    <w:p w:rsidR="001B4000" w:rsidRPr="001B4000" w:rsidRDefault="001B4000" w:rsidP="00F57FBC">
      <w:pPr>
        <w:rPr>
          <w:sz w:val="36"/>
          <w:rPrChange w:id="55" w:author="Office 2004 Test Drive User" w:date="2012-02-05T18:31:00Z">
            <w:rPr/>
          </w:rPrChange>
        </w:rPr>
      </w:pPr>
    </w:p>
    <w:p w:rsidR="001B4000" w:rsidRPr="001B4000" w:rsidRDefault="001B4000" w:rsidP="00F312AA">
      <w:pPr>
        <w:ind w:left="2160" w:firstLine="720"/>
        <w:rPr>
          <w:sz w:val="36"/>
          <w:rPrChange w:id="56" w:author="Office 2004 Test Drive User" w:date="2012-02-05T18:31:00Z">
            <w:rPr/>
          </w:rPrChange>
        </w:rPr>
      </w:pPr>
      <w:r w:rsidRPr="001B4000">
        <w:rPr>
          <w:sz w:val="36"/>
          <w:rPrChange w:id="57" w:author="Office 2004 Test Drive User" w:date="2012-02-05T18:31:00Z">
            <w:rPr/>
          </w:rPrChange>
        </w:rPr>
        <w:t>Mrs. Nosal and Ms. Fischhoff</w:t>
      </w:r>
    </w:p>
    <w:p w:rsidR="001B4000" w:rsidRPr="001B4000" w:rsidRDefault="001B4000" w:rsidP="00F57FBC">
      <w:pPr>
        <w:rPr>
          <w:sz w:val="36"/>
          <w:rPrChange w:id="58" w:author="Office 2004 Test Drive User" w:date="2012-02-05T18:31:00Z">
            <w:rPr/>
          </w:rPrChange>
        </w:rPr>
      </w:pPr>
    </w:p>
    <w:p w:rsidR="001B4000" w:rsidRPr="001B4000" w:rsidRDefault="001B4000" w:rsidP="00F57FBC">
      <w:pPr>
        <w:rPr>
          <w:sz w:val="36"/>
          <w:rPrChange w:id="59" w:author="Office 2004 Test Drive User" w:date="2012-02-05T18:31:00Z">
            <w:rPr/>
          </w:rPrChange>
        </w:rPr>
      </w:pPr>
    </w:p>
    <w:p w:rsidR="001B4000" w:rsidRPr="001B4000" w:rsidRDefault="001B4000" w:rsidP="00F57FBC">
      <w:pPr>
        <w:rPr>
          <w:sz w:val="36"/>
          <w:rPrChange w:id="60" w:author="Office 2004 Test Drive User" w:date="2012-02-05T18:31:00Z">
            <w:rPr/>
          </w:rPrChange>
        </w:rPr>
      </w:pPr>
      <w:r w:rsidRPr="001B4000">
        <w:rPr>
          <w:sz w:val="36"/>
          <w:rPrChange w:id="61" w:author="Office 2004 Test Drive User" w:date="2012-02-05T18:31:00Z">
            <w:rPr/>
          </w:rPrChange>
        </w:rPr>
        <w:t xml:space="preserve"> </w:t>
      </w:r>
    </w:p>
    <w:sectPr w:rsidR="001B4000" w:rsidRPr="001B4000" w:rsidSect="00B76E21">
      <w:pgSz w:w="12240" w:h="15840"/>
      <w:pgMar w:top="1440" w:right="1440" w:bottom="1440" w:left="144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9" w:author="Office 2004 Test Drive User" w:date="2012-02-05T18:28:00Z" w:initials="OU">
    <w:p w:rsidR="001B4000" w:rsidRDefault="001B4000">
      <w:pPr>
        <w:pStyle w:val="CommentText"/>
      </w:pPr>
      <w:r>
        <w:rPr>
          <w:rStyle w:val="CommentReference"/>
        </w:rPr>
        <w:annotationRef/>
      </w:r>
      <w:r>
        <w:t>What, specifically, will they do for music today? I think it needs to be written into the message, whether it’s a clapping activity, or singing, or even quick audio/video clip (we can talk about media) ….but if they are going to clap a song tomorrow, it should be in the message (or the link to it) ….does that make sense?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Times New Roman">
    <w:altName w:val="‚l‚r ƒSƒVƒbƒ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trackRevision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274B8"/>
    <w:rsid w:val="001B4000"/>
    <w:rsid w:val="00560CE1"/>
    <w:rsid w:val="007274B8"/>
    <w:rsid w:val="00880BC5"/>
    <w:rsid w:val="00B76E21"/>
    <w:rsid w:val="00F30412"/>
    <w:rsid w:val="00F312AA"/>
    <w:rsid w:val="00F57FB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80BC5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80B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2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80BC5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2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80BC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2E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omments" Target="comment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141</Words>
  <Characters>706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6, 2012</dc:title>
  <dc:subject/>
  <dc:creator>Rachel Fischhoff</dc:creator>
  <cp:keywords/>
  <cp:lastModifiedBy>Office 2004 Test Drive User</cp:lastModifiedBy>
  <cp:revision>3</cp:revision>
  <dcterms:created xsi:type="dcterms:W3CDTF">2012-02-05T23:30:00Z</dcterms:created>
  <dcterms:modified xsi:type="dcterms:W3CDTF">2012-02-05T23:31:00Z</dcterms:modified>
</cp:coreProperties>
</file>